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584D4" w14:textId="3EE415A6" w:rsidR="00AB1C6A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435678">
        <w:rPr>
          <w:rFonts w:ascii="Arial" w:hAnsi="Arial" w:cs="Arial"/>
          <w:b/>
          <w:sz w:val="20"/>
          <w:szCs w:val="20"/>
        </w:rPr>
        <w:t xml:space="preserve"> II</w:t>
      </w:r>
    </w:p>
    <w:p w14:paraId="18A5AEA8" w14:textId="19187773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 xml:space="preserve">Část </w:t>
      </w:r>
      <w:r w:rsidR="003A06B6">
        <w:rPr>
          <w:rFonts w:ascii="Arial" w:hAnsi="Arial" w:cs="Arial"/>
          <w:b/>
          <w:sz w:val="20"/>
          <w:szCs w:val="20"/>
        </w:rPr>
        <w:t>3</w:t>
      </w:r>
      <w:r w:rsidRPr="00EB29F8">
        <w:rPr>
          <w:rFonts w:ascii="Arial" w:hAnsi="Arial" w:cs="Arial"/>
          <w:b/>
          <w:sz w:val="20"/>
          <w:szCs w:val="20"/>
        </w:rPr>
        <w:t xml:space="preserve"> - </w:t>
      </w:r>
      <w:r w:rsidR="003A06B6" w:rsidRPr="003A06B6">
        <w:rPr>
          <w:rFonts w:ascii="Arial" w:hAnsi="Arial" w:cs="Arial"/>
          <w:b/>
          <w:sz w:val="20"/>
          <w:szCs w:val="20"/>
        </w:rPr>
        <w:t>Vybavení pro rehabilitaci ruky</w:t>
      </w:r>
    </w:p>
    <w:p w14:paraId="272A1D67" w14:textId="77777777"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B1C6A">
        <w:rPr>
          <w:rFonts w:ascii="Arial" w:hAnsi="Arial" w:cs="Arial"/>
          <w:sz w:val="20"/>
          <w:szCs w:val="20"/>
        </w:rPr>
        <w:t>6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14:paraId="15B6BF01" w14:textId="77777777" w:rsidR="006733E8" w:rsidRDefault="006733E8" w:rsidP="006733E8">
      <w:pPr>
        <w:pStyle w:val="Zhlav"/>
      </w:pPr>
    </w:p>
    <w:p w14:paraId="1ECA40E3" w14:textId="77777777" w:rsidR="009E37CD" w:rsidRDefault="009E37CD" w:rsidP="006733E8">
      <w:pPr>
        <w:pStyle w:val="Zhlav"/>
      </w:pPr>
    </w:p>
    <w:p w14:paraId="50280ECB" w14:textId="77777777" w:rsidR="00A43B57" w:rsidRDefault="00FE000F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2BCC62C8" w14:textId="77777777"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5AF64EBF" w14:textId="42154B13"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435678">
        <w:rPr>
          <w:rFonts w:ascii="Arial" w:hAnsi="Arial" w:cs="Arial"/>
          <w:b/>
          <w:sz w:val="22"/>
        </w:rPr>
        <w:t xml:space="preserve"> II</w:t>
      </w:r>
    </w:p>
    <w:p w14:paraId="3637E927" w14:textId="71D1BDA9"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</w:t>
      </w:r>
      <w:r w:rsidR="003A06B6">
        <w:rPr>
          <w:rFonts w:ascii="Arial" w:hAnsi="Arial" w:cs="Arial"/>
          <w:b/>
          <w:sz w:val="22"/>
        </w:rPr>
        <w:t>3</w:t>
      </w:r>
      <w:r w:rsidRPr="003F577F">
        <w:rPr>
          <w:rFonts w:ascii="Arial" w:hAnsi="Arial" w:cs="Arial"/>
          <w:b/>
          <w:sz w:val="22"/>
        </w:rPr>
        <w:t xml:space="preserve"> - </w:t>
      </w:r>
      <w:r w:rsidR="003A06B6" w:rsidRPr="003A06B6">
        <w:rPr>
          <w:rFonts w:ascii="Arial" w:hAnsi="Arial" w:cs="Arial"/>
          <w:b/>
          <w:sz w:val="22"/>
        </w:rPr>
        <w:t>Vybavení pro rehabilitaci ruky</w:t>
      </w:r>
    </w:p>
    <w:p w14:paraId="19F84900" w14:textId="77777777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65153195" w14:textId="77777777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791BFDE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41E7E8B9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78D7D366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0AD5FA3A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4DED3473" w14:textId="533D088E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ins w:id="2" w:author="Vojtěchová Gabriela" w:date="2025-09-02T10:29:00Z" w16du:dateUtc="2025-09-02T08:29:00Z">
        <w:r w:rsidR="008A0427">
          <w:rPr>
            <w:rFonts w:ascii="Arial" w:hAnsi="Arial" w:cs="Arial"/>
            <w:sz w:val="22"/>
            <w:szCs w:val="22"/>
            <w:highlight w:val="yellow"/>
          </w:rPr>
          <w:t xml:space="preserve"> </w:t>
        </w:r>
      </w:ins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2001EE28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</w:t>
      </w:r>
      <w:r w:rsidR="00C976F1" w:rsidRPr="00980B49">
        <w:rPr>
          <w:rFonts w:ascii="Arial" w:hAnsi="Arial" w:cs="Arial"/>
          <w:b/>
          <w:sz w:val="22"/>
          <w:szCs w:val="22"/>
        </w:rPr>
        <w:t>zákon o střetu zájmů</w:t>
      </w:r>
      <w:r w:rsidR="00C976F1">
        <w:rPr>
          <w:rFonts w:ascii="Arial" w:hAnsi="Arial" w:cs="Arial"/>
          <w:sz w:val="22"/>
          <w:szCs w:val="22"/>
        </w:rPr>
        <w:t>“),</w:t>
      </w:r>
    </w:p>
    <w:p w14:paraId="051A27DC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5777E6A8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2DD89CAA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9FEF33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4C61797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83F10A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C31022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4EB9CD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3AB1F5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C9DE99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6D37D9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504565F" w14:textId="77777777" w:rsidR="00F358B2" w:rsidRPr="00F358B2" w:rsidRDefault="008A042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27272D9" w14:textId="39E0F4FA" w:rsidR="003055BB" w:rsidRPr="00F358B2" w:rsidRDefault="008A0427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25B37" w14:textId="77777777" w:rsidR="000176B9" w:rsidRDefault="000176B9" w:rsidP="006A4F4C">
      <w:r>
        <w:separator/>
      </w:r>
    </w:p>
  </w:endnote>
  <w:endnote w:type="continuationSeparator" w:id="0">
    <w:p w14:paraId="4C109C9E" w14:textId="77777777" w:rsidR="000176B9" w:rsidRDefault="000176B9" w:rsidP="006A4F4C">
      <w:r>
        <w:continuationSeparator/>
      </w:r>
    </w:p>
  </w:endnote>
  <w:endnote w:id="1">
    <w:p w14:paraId="40B70410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B0C3A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A064" w14:textId="77777777" w:rsidR="000176B9" w:rsidRDefault="000176B9" w:rsidP="006A4F4C">
      <w:r>
        <w:separator/>
      </w:r>
    </w:p>
  </w:footnote>
  <w:footnote w:type="continuationSeparator" w:id="0">
    <w:p w14:paraId="542B7D15" w14:textId="77777777" w:rsidR="000176B9" w:rsidRDefault="000176B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184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5163318">
    <w:abstractNumId w:val="16"/>
  </w:num>
  <w:num w:numId="3" w16cid:durableId="742603094">
    <w:abstractNumId w:val="18"/>
  </w:num>
  <w:num w:numId="4" w16cid:durableId="131018351">
    <w:abstractNumId w:val="9"/>
  </w:num>
  <w:num w:numId="5" w16cid:durableId="1474712829">
    <w:abstractNumId w:val="3"/>
  </w:num>
  <w:num w:numId="6" w16cid:durableId="1205829038">
    <w:abstractNumId w:val="16"/>
  </w:num>
  <w:num w:numId="7" w16cid:durableId="1343973217">
    <w:abstractNumId w:val="13"/>
  </w:num>
  <w:num w:numId="8" w16cid:durableId="840659107">
    <w:abstractNumId w:val="22"/>
  </w:num>
  <w:num w:numId="9" w16cid:durableId="960961634">
    <w:abstractNumId w:val="17"/>
  </w:num>
  <w:num w:numId="10" w16cid:durableId="7595700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811567">
    <w:abstractNumId w:val="22"/>
  </w:num>
  <w:num w:numId="12" w16cid:durableId="1878394147">
    <w:abstractNumId w:val="20"/>
  </w:num>
  <w:num w:numId="13" w16cid:durableId="1407728855">
    <w:abstractNumId w:val="10"/>
  </w:num>
  <w:num w:numId="14" w16cid:durableId="580339217">
    <w:abstractNumId w:val="22"/>
  </w:num>
  <w:num w:numId="15" w16cid:durableId="893543643">
    <w:abstractNumId w:val="12"/>
  </w:num>
  <w:num w:numId="16" w16cid:durableId="708917789">
    <w:abstractNumId w:val="1"/>
  </w:num>
  <w:num w:numId="17" w16cid:durableId="1497646870">
    <w:abstractNumId w:val="11"/>
  </w:num>
  <w:num w:numId="18" w16cid:durableId="2107266838">
    <w:abstractNumId w:val="15"/>
  </w:num>
  <w:num w:numId="19" w16cid:durableId="1494222980">
    <w:abstractNumId w:val="22"/>
  </w:num>
  <w:num w:numId="20" w16cid:durableId="1772164358">
    <w:abstractNumId w:val="14"/>
  </w:num>
  <w:num w:numId="21" w16cid:durableId="1220094170">
    <w:abstractNumId w:val="5"/>
  </w:num>
  <w:num w:numId="22" w16cid:durableId="3361718">
    <w:abstractNumId w:val="8"/>
  </w:num>
  <w:num w:numId="23" w16cid:durableId="1503395891">
    <w:abstractNumId w:val="4"/>
  </w:num>
  <w:num w:numId="24" w16cid:durableId="611783039">
    <w:abstractNumId w:val="2"/>
  </w:num>
  <w:num w:numId="25" w16cid:durableId="271977385">
    <w:abstractNumId w:val="24"/>
  </w:num>
  <w:num w:numId="26" w16cid:durableId="303967537">
    <w:abstractNumId w:val="6"/>
  </w:num>
  <w:num w:numId="27" w16cid:durableId="1436364868">
    <w:abstractNumId w:val="7"/>
  </w:num>
  <w:num w:numId="28" w16cid:durableId="1058942551">
    <w:abstractNumId w:val="19"/>
  </w:num>
  <w:num w:numId="29" w16cid:durableId="1409495285">
    <w:abstractNumId w:val="0"/>
  </w:num>
  <w:num w:numId="30" w16cid:durableId="2097628980">
    <w:abstractNumId w:val="22"/>
  </w:num>
  <w:num w:numId="31" w16cid:durableId="105270646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jtěchová Gabriela">
    <w15:presenceInfo w15:providerId="AD" w15:userId="S-1-5-21-2922865233-739661894-3270051605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176B9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672B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4DE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06B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35678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0427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0B49"/>
    <w:rsid w:val="00981A1C"/>
    <w:rsid w:val="00984119"/>
    <w:rsid w:val="0098630E"/>
    <w:rsid w:val="00986705"/>
    <w:rsid w:val="00986D4C"/>
    <w:rsid w:val="00990E01"/>
    <w:rsid w:val="00992168"/>
    <w:rsid w:val="00994401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143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1C6A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000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4B3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  <w:style w:type="paragraph" w:styleId="Revize">
    <w:name w:val="Revision"/>
    <w:hidden/>
    <w:uiPriority w:val="99"/>
    <w:semiHidden/>
    <w:rsid w:val="0026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958FB"/>
    <w:rsid w:val="000E1E3E"/>
    <w:rsid w:val="00163162"/>
    <w:rsid w:val="002144C3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94401"/>
    <w:rsid w:val="009E2143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6A45A-E4DB-4F88-BA50-52C673C3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39</cp:revision>
  <dcterms:created xsi:type="dcterms:W3CDTF">2022-05-04T10:00:00Z</dcterms:created>
  <dcterms:modified xsi:type="dcterms:W3CDTF">2025-09-02T08:29:00Z</dcterms:modified>
</cp:coreProperties>
</file>